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C2C189D" w:rsidR="003E6F83" w:rsidRDefault="00C21C46" w:rsidP="002631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del w:id="0" w:author="Sandeep Gunnam" w:date="2021-02-17T08:42:00Z"/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GUNNAM SANDEEP</w:t>
      </w:r>
    </w:p>
    <w:p w14:paraId="00000002" w14:textId="348382D8" w:rsidR="003E6F83" w:rsidRDefault="001C1357" w:rsidP="001C13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HOUSE-</w:t>
      </w:r>
      <w:r w:rsidR="00EB69EE">
        <w:rPr>
          <w:rFonts w:ascii="Times" w:eastAsia="Times" w:hAnsi="Times" w:cs="Times"/>
          <w:b/>
          <w:color w:val="000000"/>
          <w:sz w:val="24"/>
          <w:szCs w:val="24"/>
        </w:rPr>
        <w:t>DR NO-</w:t>
      </w:r>
      <w:r w:rsidR="00C21C46">
        <w:rPr>
          <w:rFonts w:ascii="Times" w:eastAsia="Times" w:hAnsi="Times" w:cs="Times"/>
          <w:b/>
          <w:sz w:val="24"/>
          <w:szCs w:val="24"/>
        </w:rPr>
        <w:t>13/10/5</w:t>
      </w:r>
    </w:p>
    <w:p w14:paraId="00000003" w14:textId="4AC14B5B" w:rsidR="003E6F83" w:rsidRDefault="00C21C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K.P ROAD</w:t>
      </w:r>
    </w:p>
    <w:p w14:paraId="00000005" w14:textId="6947F895" w:rsidR="003E6F83" w:rsidRDefault="00C21C46" w:rsidP="00C21C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MANDAPETA</w:t>
      </w:r>
      <w:r w:rsidR="00EB69EE">
        <w:rPr>
          <w:rFonts w:ascii="Times" w:eastAsia="Times" w:hAnsi="Times" w:cs="Times"/>
          <w:b/>
          <w:color w:val="000000"/>
          <w:sz w:val="24"/>
          <w:szCs w:val="24"/>
        </w:rPr>
        <w:t xml:space="preserve">  </w:t>
      </w:r>
    </w:p>
    <w:p w14:paraId="00000006" w14:textId="0734F92D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Mobile: </w:t>
      </w:r>
      <w:r w:rsidR="00C21C46">
        <w:rPr>
          <w:rFonts w:ascii="Times" w:eastAsia="Times" w:hAnsi="Times" w:cs="Times"/>
          <w:b/>
          <w:sz w:val="24"/>
          <w:szCs w:val="24"/>
        </w:rPr>
        <w:t>9100479699</w:t>
      </w:r>
    </w:p>
    <w:p w14:paraId="00000007" w14:textId="206CB878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DOB: 2</w:t>
      </w:r>
      <w:r w:rsidR="00C21C46">
        <w:rPr>
          <w:rFonts w:ascii="Times" w:eastAsia="Times" w:hAnsi="Times" w:cs="Times"/>
          <w:b/>
          <w:sz w:val="24"/>
          <w:szCs w:val="24"/>
        </w:rPr>
        <w:t>3</w:t>
      </w:r>
      <w:r>
        <w:rPr>
          <w:rFonts w:ascii="Times" w:eastAsia="Times" w:hAnsi="Times" w:cs="Times"/>
          <w:b/>
          <w:color w:val="000000"/>
          <w:sz w:val="24"/>
          <w:szCs w:val="24"/>
        </w:rPr>
        <w:t>-</w:t>
      </w:r>
      <w:r w:rsidR="00C21C46">
        <w:rPr>
          <w:rFonts w:ascii="Times" w:eastAsia="Times" w:hAnsi="Times" w:cs="Times"/>
          <w:b/>
          <w:sz w:val="24"/>
          <w:szCs w:val="24"/>
        </w:rPr>
        <w:t>04</w:t>
      </w:r>
      <w:r>
        <w:rPr>
          <w:rFonts w:ascii="Times" w:eastAsia="Times" w:hAnsi="Times" w:cs="Times"/>
          <w:b/>
          <w:color w:val="000000"/>
          <w:sz w:val="24"/>
          <w:szCs w:val="24"/>
        </w:rPr>
        <w:t>-199</w:t>
      </w:r>
      <w:r w:rsidR="00C21C46">
        <w:rPr>
          <w:rFonts w:ascii="Times" w:eastAsia="Times" w:hAnsi="Times" w:cs="Times"/>
          <w:b/>
          <w:sz w:val="24"/>
          <w:szCs w:val="24"/>
        </w:rPr>
        <w:t>8</w:t>
      </w:r>
    </w:p>
    <w:p w14:paraId="00000008" w14:textId="2111AFBC" w:rsidR="003E6F83" w:rsidRDefault="00C21C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  <w:u w:val="single"/>
        </w:rPr>
        <w:t>Gunnamsandeepjaya</w:t>
      </w:r>
      <w:r w:rsidR="00EB69EE">
        <w:rPr>
          <w:rFonts w:ascii="Times" w:eastAsia="Times" w:hAnsi="Times" w:cs="Times"/>
          <w:b/>
          <w:sz w:val="24"/>
          <w:szCs w:val="24"/>
          <w:u w:val="single"/>
        </w:rPr>
        <w:t>@gmail.com</w:t>
      </w:r>
    </w:p>
    <w:p w14:paraId="00000009" w14:textId="77777777" w:rsidR="003E6F83" w:rsidRDefault="00EB69EE" w:rsidP="00272B2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9" w:line="240" w:lineRule="auto"/>
        <w:ind w:left="7"/>
        <w:jc w:val="both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Objective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0A" w14:textId="420AE5CA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9" w:line="229" w:lineRule="auto"/>
        <w:ind w:left="4" w:hanging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To execute interpersonal skills for achieving the organizational goals with past work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experiences and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to compete day-to-day changes in the service Industry. I am a competent individual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with excellent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self-motivation and I enjoy working </w:t>
      </w:r>
      <w:r>
        <w:rPr>
          <w:rFonts w:ascii="Times" w:eastAsia="Times" w:hAnsi="Times" w:cs="Times"/>
          <w:sz w:val="24"/>
          <w:szCs w:val="24"/>
        </w:rPr>
        <w:t>with a team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and I always approach work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with enthusiasm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and commitment and I enjoy the challenge. </w:t>
      </w:r>
    </w:p>
    <w:p w14:paraId="0000000B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49"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Personal Attributes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0C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1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Resourceful, self-motivated, focused and disciplined. </w:t>
      </w:r>
    </w:p>
    <w:p w14:paraId="0000000D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Effective communicator and motivated team player. </w:t>
      </w:r>
    </w:p>
    <w:p w14:paraId="0000000E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Confident personality and enthusiastic, positive and outgoing. </w:t>
      </w:r>
    </w:p>
    <w:p w14:paraId="0000000F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Versatile with an approachable manner at all times. </w:t>
      </w:r>
    </w:p>
    <w:p w14:paraId="00000010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Eager attitude towards new technology and expeditious at learning new skills. </w:t>
      </w:r>
    </w:p>
    <w:p w14:paraId="00000011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29" w:line="240" w:lineRule="auto"/>
        <w:ind w:left="6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Transferable Skills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12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5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Proactive and organized multi-worker. </w:t>
      </w:r>
    </w:p>
    <w:p w14:paraId="00000013" w14:textId="1EDC04B2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18" w:right="507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Able to priorities a heavy workload and meet deadlines under pressure.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Self-reliant able to take and use initiative when situation or issue requires. Able to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work independently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and at the same time part of the team to achieve the goal. </w:t>
      </w:r>
    </w:p>
    <w:p w14:paraId="00000014" w14:textId="6FDC92DC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27" w:lineRule="auto"/>
        <w:ind w:left="360" w:right="944" w:hanging="34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Confident and friendly when meeting and assisting people on all levels, providing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a professional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service at all times. </w:t>
      </w:r>
    </w:p>
    <w:p w14:paraId="00000015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Diplomacy and ability to respect confidence and keep professional. </w:t>
      </w:r>
    </w:p>
    <w:p w14:paraId="00000016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Excellent written and oral and interpersonal skills. </w:t>
      </w:r>
    </w:p>
    <w:p w14:paraId="00000017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>Excellent telephone manner.</w:t>
      </w:r>
    </w:p>
    <w:p w14:paraId="00000018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Educational Qualification: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</w:p>
    <w:p w14:paraId="00000019" w14:textId="5A2352FC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7" w:line="236" w:lineRule="auto"/>
        <w:ind w:left="363" w:right="380" w:hanging="344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lastRenderedPageBreak/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Completed B.H.M(Bachelor of Hotel Management) in </w:t>
      </w:r>
      <w:r w:rsidR="00C21C46">
        <w:rPr>
          <w:rFonts w:ascii="Times" w:eastAsia="Times" w:hAnsi="Times" w:cs="Times"/>
          <w:b/>
          <w:color w:val="000000"/>
          <w:sz w:val="24"/>
          <w:szCs w:val="24"/>
        </w:rPr>
        <w:t>PRIST UNIVERSITY THAJAVUR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. </w:t>
      </w:r>
    </w:p>
    <w:p w14:paraId="64BDDFBB" w14:textId="34CB7576" w:rsidR="00C21C46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1" w:lineRule="auto"/>
        <w:ind w:left="18" w:right="673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Intermediate from </w:t>
      </w:r>
      <w:r w:rsidR="00C21C46">
        <w:rPr>
          <w:rFonts w:ascii="Times" w:eastAsia="Times" w:hAnsi="Times" w:cs="Times"/>
          <w:b/>
          <w:sz w:val="24"/>
          <w:szCs w:val="24"/>
        </w:rPr>
        <w:t>ADITYA JUNIOR COLLEGE</w:t>
      </w:r>
      <w:r w:rsidR="00C21C46">
        <w:rPr>
          <w:rFonts w:ascii="Times" w:eastAsia="Times" w:hAnsi="Times" w:cs="Times"/>
          <w:color w:val="000000"/>
          <w:sz w:val="24"/>
          <w:szCs w:val="24"/>
        </w:rPr>
        <w:t xml:space="preserve">, Mandapeta </w:t>
      </w:r>
      <w:r>
        <w:rPr>
          <w:rFonts w:ascii="Times" w:eastAsia="Times" w:hAnsi="Times" w:cs="Times"/>
          <w:color w:val="000000"/>
          <w:sz w:val="24"/>
          <w:szCs w:val="24"/>
        </w:rPr>
        <w:t>in 2015.</w:t>
      </w:r>
    </w:p>
    <w:p w14:paraId="0000001A" w14:textId="77C0EB49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1" w:lineRule="auto"/>
        <w:ind w:left="18" w:right="673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SECONDARY SCHOOL Examination from </w:t>
      </w:r>
      <w:r w:rsidR="00C21C46">
        <w:rPr>
          <w:rFonts w:ascii="Times" w:eastAsia="Times" w:hAnsi="Times" w:cs="Times"/>
          <w:b/>
          <w:sz w:val="24"/>
          <w:szCs w:val="24"/>
        </w:rPr>
        <w:t>MANDAPETA PUBLIC SCHOOL</w:t>
      </w:r>
      <w:r w:rsidR="008D4646">
        <w:rPr>
          <w:rFonts w:ascii="Times" w:eastAsia="Times" w:hAnsi="Times" w:cs="Times"/>
          <w:b/>
          <w:sz w:val="24"/>
          <w:szCs w:val="24"/>
        </w:rPr>
        <w:t xml:space="preserve">, </w:t>
      </w:r>
      <w:r w:rsidR="00C21C46">
        <w:rPr>
          <w:rFonts w:ascii="Times" w:eastAsia="Times" w:hAnsi="Times" w:cs="Times"/>
          <w:b/>
          <w:sz w:val="24"/>
          <w:szCs w:val="24"/>
        </w:rPr>
        <w:t>Mandapeta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in 2013. </w:t>
      </w:r>
    </w:p>
    <w:p w14:paraId="0000001B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12" w:line="240" w:lineRule="auto"/>
        <w:ind w:left="3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Work Experience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1C" w14:textId="039AC020" w:rsidR="003E6F83" w:rsidRDefault="00EB69EE">
      <w:pPr>
        <w:widowControl w:val="0"/>
        <w:spacing w:before="324" w:line="240" w:lineRule="auto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Working as a housekeeping supervisor </w:t>
      </w:r>
      <w:r w:rsidR="008D4646">
        <w:rPr>
          <w:rFonts w:ascii="Times" w:eastAsia="Times" w:hAnsi="Times" w:cs="Times"/>
          <w:sz w:val="24"/>
          <w:szCs w:val="24"/>
        </w:rPr>
        <w:t>at THE</w:t>
      </w:r>
      <w:r>
        <w:rPr>
          <w:rFonts w:ascii="Times" w:eastAsia="Times" w:hAnsi="Times" w:cs="Times"/>
          <w:b/>
          <w:sz w:val="24"/>
          <w:szCs w:val="24"/>
        </w:rPr>
        <w:t xml:space="preserve"> PARK HOTEL(</w:t>
      </w:r>
      <w:r w:rsidR="008D4646">
        <w:rPr>
          <w:rFonts w:ascii="Times" w:eastAsia="Times" w:hAnsi="Times" w:cs="Times"/>
          <w:b/>
          <w:sz w:val="24"/>
          <w:szCs w:val="24"/>
        </w:rPr>
        <w:t>Hyderabad</w:t>
      </w:r>
      <w:r>
        <w:rPr>
          <w:rFonts w:ascii="Times" w:eastAsia="Times" w:hAnsi="Times" w:cs="Times"/>
          <w:b/>
          <w:sz w:val="24"/>
          <w:szCs w:val="24"/>
        </w:rPr>
        <w:t>)</w:t>
      </w:r>
    </w:p>
    <w:p w14:paraId="0000001D" w14:textId="558BE7AD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4" w:line="240" w:lineRule="auto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Worked in </w:t>
      </w:r>
      <w:r>
        <w:rPr>
          <w:rFonts w:ascii="Times" w:eastAsia="Times" w:hAnsi="Times" w:cs="Times"/>
          <w:b/>
          <w:sz w:val="24"/>
          <w:szCs w:val="24"/>
        </w:rPr>
        <w:t>THE PARK HOTEL(</w:t>
      </w:r>
      <w:r w:rsidR="008D4646">
        <w:rPr>
          <w:rFonts w:ascii="Times" w:eastAsia="Times" w:hAnsi="Times" w:cs="Times"/>
          <w:b/>
          <w:sz w:val="24"/>
          <w:szCs w:val="24"/>
        </w:rPr>
        <w:t>Hyderabad)</w:t>
      </w:r>
      <w:r w:rsidR="008D4646">
        <w:rPr>
          <w:rFonts w:ascii="Times" w:eastAsia="Times" w:hAnsi="Times" w:cs="Times"/>
          <w:color w:val="000000"/>
          <w:sz w:val="24"/>
          <w:szCs w:val="24"/>
        </w:rPr>
        <w:t>, as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a guest service associate for </w:t>
      </w:r>
      <w:r>
        <w:rPr>
          <w:rFonts w:ascii="Times" w:eastAsia="Times" w:hAnsi="Times" w:cs="Times"/>
          <w:sz w:val="24"/>
          <w:szCs w:val="24"/>
        </w:rPr>
        <w:t>3years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</w:t>
      </w:r>
    </w:p>
    <w:p w14:paraId="0000001E" w14:textId="7654824B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32" w:lineRule="auto"/>
        <w:ind w:right="336" w:firstLine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Looking after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Housekeeping,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vendor management, handling guest Complaints and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Requests, problem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solving, reports generate, staff training, phone handling. </w:t>
      </w:r>
    </w:p>
    <w:p w14:paraId="0000001F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9" w:line="235" w:lineRule="auto"/>
        <w:ind w:left="362" w:right="220" w:hanging="343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During second semester I done my 5 months INDUSTRIAL TRAINING in 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HOTEL </w:t>
      </w:r>
    </w:p>
    <w:p w14:paraId="00000020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9" w:line="235" w:lineRule="auto"/>
        <w:ind w:left="362" w:right="220" w:hanging="343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THE PARK. </w:t>
      </w:r>
    </w:p>
    <w:p w14:paraId="00000021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2" w:line="240" w:lineRule="auto"/>
        <w:ind w:left="18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>During 5</w:t>
      </w:r>
      <w:r>
        <w:rPr>
          <w:rFonts w:ascii="Times" w:eastAsia="Times" w:hAnsi="Times" w:cs="Times"/>
          <w:color w:val="000000"/>
          <w:sz w:val="26"/>
          <w:szCs w:val="26"/>
          <w:vertAlign w:val="superscript"/>
        </w:rPr>
        <w:t xml:space="preserve">th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semester done job training in 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HOTEL THE PARK </w:t>
      </w:r>
      <w:r>
        <w:rPr>
          <w:rFonts w:ascii="Times" w:eastAsia="Times" w:hAnsi="Times" w:cs="Times"/>
          <w:color w:val="000000"/>
          <w:sz w:val="24"/>
          <w:szCs w:val="24"/>
        </w:rPr>
        <w:t>for 4 months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. </w:t>
      </w:r>
    </w:p>
    <w:p w14:paraId="00000022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3" w:line="240" w:lineRule="auto"/>
        <w:ind w:left="64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Duties: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</w:p>
    <w:p w14:paraId="00000023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HK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24" w14:textId="1158B5A3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32" w:lineRule="auto"/>
        <w:ind w:left="371" w:right="38" w:hanging="352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Efficiently managed front office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relationships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to assure proper information management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and service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standards. </w:t>
      </w:r>
    </w:p>
    <w:p w14:paraId="00000025" w14:textId="39F64129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31" w:lineRule="auto"/>
        <w:ind w:left="360" w:right="547" w:hanging="34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Handling management of facilities &amp; infrastructure to ensure the cost –effective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smooth running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of operations. </w:t>
      </w:r>
    </w:p>
    <w:p w14:paraId="00000026" w14:textId="22BC28B0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27" w:lineRule="auto"/>
        <w:ind w:left="18" w:right="13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Responding to enquiries and queries from the client over the phone, email, and social media.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Reservations, conference room bookings, handlings guest complaints, ensuring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reception area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cleanliness and appearance, upgrade selling, optimize sales. </w:t>
      </w:r>
    </w:p>
    <w:p w14:paraId="00000027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Managing courier services, mail, postal. </w:t>
      </w:r>
    </w:p>
    <w:p w14:paraId="00000028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9" w:line="240" w:lineRule="auto"/>
        <w:ind w:left="7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Strengths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29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7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Good Communication Skills. </w:t>
      </w:r>
    </w:p>
    <w:p w14:paraId="0000002A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Ready to take responsibility. </w:t>
      </w:r>
    </w:p>
    <w:p w14:paraId="0000002B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18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lastRenderedPageBreak/>
        <w:t xml:space="preserve">⮚ </w:t>
      </w:r>
      <w:r>
        <w:rPr>
          <w:rFonts w:ascii="Times" w:eastAsia="Times" w:hAnsi="Times" w:cs="Times"/>
          <w:color w:val="000000"/>
          <w:sz w:val="24"/>
          <w:szCs w:val="24"/>
        </w:rPr>
        <w:t>Quick Learner and Good Interpersonal Skills.</w:t>
      </w:r>
    </w:p>
    <w:p w14:paraId="0000002C" w14:textId="77777777" w:rsidR="003E6F83" w:rsidRDefault="003E6F8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18"/>
        <w:rPr>
          <w:rFonts w:ascii="Times" w:eastAsia="Times" w:hAnsi="Times" w:cs="Times"/>
          <w:sz w:val="24"/>
          <w:szCs w:val="24"/>
        </w:rPr>
      </w:pPr>
    </w:p>
    <w:p w14:paraId="0000002D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Personal Profile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2E" w14:textId="5F410E6B" w:rsidR="003E6F83" w:rsidRDefault="008D46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Name:</w:t>
      </w:r>
      <w:r w:rsidR="00EB69EE"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 w:rsidR="00C21C46">
        <w:rPr>
          <w:rFonts w:ascii="Times" w:eastAsia="Times" w:hAnsi="Times" w:cs="Times"/>
          <w:color w:val="000000"/>
          <w:sz w:val="24"/>
          <w:szCs w:val="24"/>
        </w:rPr>
        <w:t>GUNNAM SANDEEP</w:t>
      </w:r>
    </w:p>
    <w:p w14:paraId="0000002F" w14:textId="55455B52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40" w:lineRule="auto"/>
        <w:ind w:left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Father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Name: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 </w:t>
      </w:r>
      <w:r w:rsidR="00C21C46">
        <w:rPr>
          <w:rFonts w:ascii="Times" w:eastAsia="Times" w:hAnsi="Times" w:cs="Times"/>
          <w:sz w:val="24"/>
          <w:szCs w:val="24"/>
        </w:rPr>
        <w:t>VEERRAJU</w:t>
      </w:r>
    </w:p>
    <w:p w14:paraId="00000030" w14:textId="3A1E7872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2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Date of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Birth: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 w:rsidR="00C21C46">
        <w:rPr>
          <w:rFonts w:ascii="Times" w:eastAsia="Times" w:hAnsi="Times" w:cs="Times"/>
          <w:sz w:val="24"/>
          <w:szCs w:val="24"/>
        </w:rPr>
        <w:t>23</w:t>
      </w:r>
      <w:r>
        <w:rPr>
          <w:rFonts w:ascii="Times" w:eastAsia="Times" w:hAnsi="Times" w:cs="Times"/>
          <w:color w:val="000000"/>
          <w:sz w:val="24"/>
          <w:szCs w:val="24"/>
        </w:rPr>
        <w:t>-</w:t>
      </w:r>
      <w:r w:rsidR="00C21C46">
        <w:rPr>
          <w:rFonts w:ascii="Times" w:eastAsia="Times" w:hAnsi="Times" w:cs="Times"/>
          <w:sz w:val="24"/>
          <w:szCs w:val="24"/>
        </w:rPr>
        <w:t>APRIL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-1998 </w:t>
      </w:r>
    </w:p>
    <w:p w14:paraId="00000031" w14:textId="6B11D1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Marital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Status: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Unmarried </w:t>
      </w:r>
    </w:p>
    <w:p w14:paraId="00000032" w14:textId="2F9DB50E" w:rsidR="003E6F83" w:rsidRDefault="008D46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7" w:line="240" w:lineRule="auto"/>
        <w:ind w:left="2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Religion:</w:t>
      </w:r>
      <w:r w:rsidR="00EB69EE"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 w:rsidR="00EB69EE">
        <w:rPr>
          <w:rFonts w:ascii="Times" w:eastAsia="Times" w:hAnsi="Times" w:cs="Times"/>
          <w:color w:val="000000"/>
          <w:sz w:val="24"/>
          <w:szCs w:val="24"/>
        </w:rPr>
        <w:t xml:space="preserve">Hindu </w:t>
      </w:r>
    </w:p>
    <w:p w14:paraId="00000033" w14:textId="03D33EB7" w:rsidR="003E6F83" w:rsidRDefault="008D46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Nationality:</w:t>
      </w:r>
      <w:r w:rsidR="00EB69EE"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 w:rsidR="00EB69EE">
        <w:rPr>
          <w:rFonts w:ascii="Times" w:eastAsia="Times" w:hAnsi="Times" w:cs="Times"/>
          <w:color w:val="000000"/>
          <w:sz w:val="24"/>
          <w:szCs w:val="24"/>
        </w:rPr>
        <w:t xml:space="preserve">Indian </w:t>
      </w:r>
    </w:p>
    <w:p w14:paraId="00000034" w14:textId="22B33431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Languages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Known: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English, Hindi and Telugu  </w:t>
      </w:r>
    </w:p>
    <w:p w14:paraId="00000035" w14:textId="4327A7D1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40" w:lineRule="auto"/>
        <w:ind w:left="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Notice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period: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1 month  </w:t>
      </w:r>
    </w:p>
    <w:p w14:paraId="00000036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33"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Declaration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00000037" w14:textId="249CF101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459" w:lineRule="auto"/>
        <w:ind w:right="983" w:firstLine="723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I hereby declare that the above information is correct and true to the best of </w:t>
      </w:r>
      <w:r w:rsidR="008D4646">
        <w:rPr>
          <w:rFonts w:ascii="Times" w:eastAsia="Times" w:hAnsi="Times" w:cs="Times"/>
          <w:color w:val="000000"/>
          <w:sz w:val="24"/>
          <w:szCs w:val="24"/>
        </w:rPr>
        <w:t>my knowledge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and belief. </w:t>
      </w:r>
    </w:p>
    <w:p w14:paraId="00000038" w14:textId="77777777" w:rsidR="003E6F83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9"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Place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: </w:t>
      </w:r>
    </w:p>
    <w:p w14:paraId="5F3B5986" w14:textId="77777777" w:rsidR="00C21C46" w:rsidRDefault="00EB69E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2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  <w:u w:val="single"/>
        </w:rPr>
        <w:t>Date</w:t>
      </w:r>
      <w:r>
        <w:rPr>
          <w:rFonts w:ascii="Times" w:eastAsia="Times" w:hAnsi="Times" w:cs="Times"/>
          <w:b/>
          <w:color w:val="000000"/>
          <w:sz w:val="24"/>
          <w:szCs w:val="24"/>
        </w:rPr>
        <w:t>:</w:t>
      </w:r>
      <w:r w:rsidR="00C21C46">
        <w:rPr>
          <w:rFonts w:ascii="Times" w:eastAsia="Times" w:hAnsi="Times" w:cs="Times"/>
          <w:b/>
          <w:sz w:val="24"/>
          <w:szCs w:val="24"/>
        </w:rPr>
        <w:t xml:space="preserve">      </w:t>
      </w:r>
    </w:p>
    <w:p w14:paraId="00000039" w14:textId="20971633" w:rsidR="003E6F83" w:rsidRDefault="00C21C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2"/>
        <w:rPr>
          <w:rFonts w:ascii="Times" w:eastAsia="Times" w:hAnsi="Times" w:cs="Times"/>
          <w:b/>
          <w:color w:val="000000"/>
          <w:sz w:val="24"/>
          <w:szCs w:val="24"/>
        </w:rPr>
      </w:pPr>
      <w:bookmarkStart w:id="1" w:name="_GoBack"/>
      <w:bookmarkEnd w:id="1"/>
      <w:r>
        <w:rPr>
          <w:rFonts w:ascii="Times" w:eastAsia="Times" w:hAnsi="Times" w:cs="Times"/>
          <w:b/>
          <w:sz w:val="24"/>
          <w:szCs w:val="24"/>
        </w:rPr>
        <w:t xml:space="preserve">                                                                                                     GUNNAM SANDEEP</w:t>
      </w:r>
    </w:p>
    <w:sectPr w:rsidR="003E6F83">
      <w:pgSz w:w="12240" w:h="15840"/>
      <w:pgMar w:top="1421" w:right="1449" w:bottom="2453" w:left="144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6ABEE" w14:textId="77777777" w:rsidR="00C84E8B" w:rsidRDefault="00C84E8B">
      <w:pPr>
        <w:spacing w:line="240" w:lineRule="auto"/>
      </w:pPr>
      <w:r>
        <w:separator/>
      </w:r>
    </w:p>
  </w:endnote>
  <w:endnote w:type="continuationSeparator" w:id="0">
    <w:p w14:paraId="164EDC2D" w14:textId="77777777" w:rsidR="00C84E8B" w:rsidRDefault="00C84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28ED2" w14:textId="77777777" w:rsidR="00C84E8B" w:rsidRDefault="00C84E8B">
      <w:pPr>
        <w:spacing w:line="240" w:lineRule="auto"/>
      </w:pPr>
      <w:r>
        <w:separator/>
      </w:r>
    </w:p>
  </w:footnote>
  <w:footnote w:type="continuationSeparator" w:id="0">
    <w:p w14:paraId="4728B8D6" w14:textId="77777777" w:rsidR="00C84E8B" w:rsidRDefault="00C84E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83"/>
    <w:rsid w:val="001C1357"/>
    <w:rsid w:val="00263146"/>
    <w:rsid w:val="00272B29"/>
    <w:rsid w:val="003E6F83"/>
    <w:rsid w:val="005A35A8"/>
    <w:rsid w:val="005F5E46"/>
    <w:rsid w:val="008D4646"/>
    <w:rsid w:val="00BA48EF"/>
    <w:rsid w:val="00C21C46"/>
    <w:rsid w:val="00C84E8B"/>
    <w:rsid w:val="00EB69EE"/>
    <w:rsid w:val="00ED5256"/>
    <w:rsid w:val="00F3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D092A"/>
  <w15:docId w15:val="{72C897FA-7E1F-453E-ACFE-200FFB24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C13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357"/>
  </w:style>
  <w:style w:type="paragraph" w:styleId="Footer">
    <w:name w:val="footer"/>
    <w:basedOn w:val="Normal"/>
    <w:link w:val="FooterChar"/>
    <w:uiPriority w:val="99"/>
    <w:unhideWhenUsed/>
    <w:rsid w:val="001C13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Housekeeping The Park Hyderabad</cp:lastModifiedBy>
  <cp:revision>2</cp:revision>
  <dcterms:created xsi:type="dcterms:W3CDTF">2021-04-22T06:32:00Z</dcterms:created>
  <dcterms:modified xsi:type="dcterms:W3CDTF">2021-04-22T06:32:00Z</dcterms:modified>
</cp:coreProperties>
</file>